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E0F9E3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ins w:id="0" w:author="Vopalecká Leona" w:date="2025-03-19T12:38:00Z" w16du:dateUtc="2025-03-19T11:38:00Z">
        <w:r w:rsidR="007B3ABC" w:rsidRPr="00E0179B">
          <w:rPr>
            <w:rFonts w:ascii="Verdana" w:hAnsi="Verdana"/>
            <w:b/>
            <w:bCs/>
            <w:sz w:val="18"/>
            <w:szCs w:val="18"/>
          </w:rPr>
          <w:t>„Oprava dekompenzačních transformátorů pro FKZ OŘ Plzeň 2025–2027“</w:t>
        </w:r>
        <w:r w:rsidR="007B3ABC">
          <w:rPr>
            <w:rFonts w:ascii="Verdana" w:hAnsi="Verdana"/>
            <w:sz w:val="18"/>
            <w:szCs w:val="18"/>
          </w:rPr>
          <w:t xml:space="preserve"> </w:t>
        </w:r>
      </w:ins>
      <w:del w:id="1" w:author="Vopalecká Leona" w:date="2025-03-19T12:38:00Z" w16du:dateUtc="2025-03-19T11:38:00Z">
        <w:r w:rsidR="00AF2031" w:rsidRPr="009618D3" w:rsidDel="007B3ABC">
          <w:rPr>
            <w:rFonts w:ascii="Verdana" w:hAnsi="Verdana"/>
            <w:sz w:val="18"/>
            <w:szCs w:val="18"/>
          </w:rPr>
          <w:delText>„</w:delText>
        </w:r>
        <w:r w:rsidR="00AF2031" w:rsidRPr="007B3ABC" w:rsidDel="007B3ABC">
          <w:rPr>
            <w:rFonts w:ascii="Verdana" w:hAnsi="Verdana"/>
            <w:sz w:val="18"/>
            <w:szCs w:val="18"/>
            <w:highlight w:val="green"/>
            <w:rPrChange w:id="2" w:author="Vopalecká Leona" w:date="2025-03-19T12:38:00Z" w16du:dateUtc="2025-03-19T11:38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[DOPLN</w:delText>
        </w:r>
        <w:r w:rsidR="00AF2031" w:rsidRPr="009618D3" w:rsidDel="007B3ABC">
          <w:rPr>
            <w:rFonts w:ascii="Verdana" w:hAnsi="Verdana"/>
            <w:sz w:val="18"/>
            <w:szCs w:val="18"/>
            <w:highlight w:val="green"/>
          </w:rPr>
          <w:delText>Í ZADAVATEL</w:delText>
        </w:r>
        <w:r w:rsidR="00AF2031" w:rsidRPr="007B3ABC" w:rsidDel="007B3ABC">
          <w:rPr>
            <w:rFonts w:ascii="Verdana" w:hAnsi="Verdana"/>
            <w:sz w:val="18"/>
            <w:szCs w:val="18"/>
            <w:highlight w:val="green"/>
            <w:rPrChange w:id="3" w:author="Vopalecká Leona" w:date="2025-03-19T12:38:00Z" w16du:dateUtc="2025-03-19T11:38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]</w:delText>
        </w:r>
        <w:r w:rsidR="00AF2031" w:rsidRPr="009618D3" w:rsidDel="007B3ABC">
          <w:rPr>
            <w:rFonts w:ascii="Verdana" w:hAnsi="Verdana"/>
            <w:sz w:val="18"/>
            <w:szCs w:val="18"/>
          </w:rPr>
          <w:delText>“</w:delText>
        </w:r>
      </w:del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9330E1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3ABC" w:rsidRPr="007B3A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opalecká Leona">
    <w15:presenceInfo w15:providerId="AD" w15:userId="S::VopaleckaL@spravazeleznic.cz::723d41d6-42c6-4dbd-987e-2dd2c50081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6596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3AB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06596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19</cp:revision>
  <cp:lastPrinted>2016-08-01T07:54:00Z</cp:lastPrinted>
  <dcterms:created xsi:type="dcterms:W3CDTF">2018-11-26T13:17:00Z</dcterms:created>
  <dcterms:modified xsi:type="dcterms:W3CDTF">2025-03-19T11:38:00Z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